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F17" w:rsidRPr="000A1403" w:rsidRDefault="003F5181" w:rsidP="003F5181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u w:val="single"/>
          <w:lang w:eastAsia="bg-BG"/>
        </w:rPr>
      </w:pPr>
      <w:r w:rsidRPr="000A1403">
        <w:rPr>
          <w:rFonts w:ascii="Arial" w:eastAsia="Times New Roman" w:hAnsi="Arial" w:cs="Arial"/>
          <w:b/>
          <w:sz w:val="26"/>
          <w:szCs w:val="26"/>
          <w:u w:val="single"/>
          <w:lang w:eastAsia="bg-BG"/>
        </w:rPr>
        <w:t>КМЕТСТВО С.ПАНИЧЕРЕВО</w:t>
      </w:r>
    </w:p>
    <w:p w:rsidR="003F5181" w:rsidRPr="000A1403" w:rsidRDefault="003F5181" w:rsidP="003F5181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u w:val="single"/>
          <w:lang w:eastAsia="bg-BG"/>
        </w:rPr>
      </w:pPr>
      <w:r w:rsidRPr="000A1403">
        <w:rPr>
          <w:rFonts w:ascii="Arial" w:eastAsia="Times New Roman" w:hAnsi="Arial" w:cs="Arial"/>
          <w:b/>
          <w:sz w:val="26"/>
          <w:szCs w:val="26"/>
          <w:u w:val="single"/>
          <w:lang w:eastAsia="bg-BG"/>
        </w:rPr>
        <w:t>с.Паничерево 6172, общ. Гурково, тел. 04340/22-60, 22-33</w:t>
      </w:r>
    </w:p>
    <w:p w:rsidR="00D95D6D" w:rsidRPr="000A1403" w:rsidRDefault="00D95D6D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bg-BG"/>
        </w:rPr>
      </w:pPr>
    </w:p>
    <w:p w:rsidR="00D95D6D" w:rsidRDefault="00D95D6D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802290" w:rsidRPr="000A1403" w:rsidRDefault="00802290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A14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</w:t>
      </w:r>
    </w:p>
    <w:p w:rsidR="00802290" w:rsidRPr="000A1403" w:rsidRDefault="00802290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0A14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ОБЩИНСКИ СЪВЕТ </w:t>
      </w:r>
    </w:p>
    <w:p w:rsidR="00802290" w:rsidRDefault="00802290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A14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ГРАД ГУРКОВО</w:t>
      </w:r>
    </w:p>
    <w:p w:rsidR="000A1403" w:rsidRPr="000A1403" w:rsidRDefault="000A1403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02290" w:rsidRPr="000A1403" w:rsidRDefault="00802290" w:rsidP="008022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02290" w:rsidRPr="000A1403" w:rsidRDefault="000A1403" w:rsidP="008022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="00802290" w:rsidRPr="000A14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 Р Е Д Л О Ж Е Н И Е</w:t>
      </w:r>
    </w:p>
    <w:p w:rsidR="003F5181" w:rsidRPr="000A1403" w:rsidRDefault="003F5181" w:rsidP="003F51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02290" w:rsidRPr="000A1403" w:rsidRDefault="000A1403" w:rsidP="000A14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</w:t>
      </w:r>
      <w:r w:rsidR="003F5181" w:rsidRPr="000A14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от </w:t>
      </w:r>
      <w:r w:rsidR="00D95D6D" w:rsidRPr="000A14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АТАНАС ГРАМАТИКОВ</w:t>
      </w:r>
    </w:p>
    <w:p w:rsidR="00802290" w:rsidRPr="000A1403" w:rsidRDefault="00802290" w:rsidP="000A140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A14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КМЕТ НА КМЕТСТВО </w:t>
      </w:r>
      <w:r w:rsidR="00D95D6D" w:rsidRPr="000A14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ПАНИЧЕРЕВО</w:t>
      </w:r>
    </w:p>
    <w:p w:rsidR="00802290" w:rsidRPr="00F61DBA" w:rsidRDefault="00802290" w:rsidP="008022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</w:pPr>
    </w:p>
    <w:p w:rsidR="000A1403" w:rsidRPr="00CD2FA7" w:rsidRDefault="000A1403" w:rsidP="000A14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F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ОТНОСНО:</w:t>
      </w:r>
      <w:r w:rsidRPr="00CD2F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Приемане на </w:t>
      </w:r>
      <w:r w:rsidRPr="00CD2FA7">
        <w:rPr>
          <w:rFonts w:ascii="Times New Roman" w:eastAsia="Times New Roman" w:hAnsi="Times New Roman" w:cs="Times New Roman"/>
          <w:sz w:val="24"/>
          <w:szCs w:val="24"/>
        </w:rPr>
        <w:t xml:space="preserve">Отчета за дейността и основните проблеми на кметство </w:t>
      </w:r>
      <w:r>
        <w:rPr>
          <w:rFonts w:ascii="Times New Roman" w:eastAsia="Times New Roman" w:hAnsi="Times New Roman" w:cs="Times New Roman"/>
          <w:sz w:val="24"/>
          <w:szCs w:val="24"/>
        </w:rPr>
        <w:t>Паничерево</w:t>
      </w:r>
      <w:r w:rsidRPr="00CD2FA7">
        <w:rPr>
          <w:rFonts w:ascii="Times New Roman" w:eastAsia="Times New Roman" w:hAnsi="Times New Roman" w:cs="Times New Roman"/>
          <w:sz w:val="24"/>
          <w:szCs w:val="24"/>
        </w:rPr>
        <w:t>, Община Гурково за периода 01.0</w:t>
      </w:r>
      <w:r w:rsidRPr="00CD2FA7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Pr="00CD2FA7">
        <w:rPr>
          <w:rFonts w:ascii="Times New Roman" w:eastAsia="Times New Roman" w:hAnsi="Times New Roman" w:cs="Times New Roman"/>
          <w:sz w:val="24"/>
          <w:szCs w:val="24"/>
        </w:rPr>
        <w:t>.2024  г. – 01.0</w:t>
      </w:r>
      <w:r w:rsidRPr="00CD2FA7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Pr="00CD2FA7">
        <w:rPr>
          <w:rFonts w:ascii="Times New Roman" w:eastAsia="Times New Roman" w:hAnsi="Times New Roman" w:cs="Times New Roman"/>
          <w:sz w:val="24"/>
          <w:szCs w:val="24"/>
        </w:rPr>
        <w:t>.2025 г.</w:t>
      </w:r>
    </w:p>
    <w:p w:rsidR="000A1403" w:rsidRPr="00CD2FA7" w:rsidRDefault="000A1403" w:rsidP="000A14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A1403" w:rsidRPr="00CD2FA7" w:rsidRDefault="000A1403" w:rsidP="000A1403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CD2F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ОБЩИНСКИ СЪВЕТНИЦИ,</w:t>
      </w:r>
    </w:p>
    <w:p w:rsidR="000A1403" w:rsidRPr="00CD2FA7" w:rsidRDefault="000A1403" w:rsidP="000A14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Решение № 161 от 19.12.2024 г. </w:t>
      </w:r>
      <w:proofErr w:type="spellStart"/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>ОбС</w:t>
      </w:r>
      <w:proofErr w:type="spellEnd"/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Гурково  прие Тематичен план за дейността на Общински съвет – Гурково за 2025 г. </w:t>
      </w:r>
    </w:p>
    <w:p w:rsidR="000A1403" w:rsidRPr="00CD2FA7" w:rsidRDefault="000A1403" w:rsidP="000A140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В плана за м. април 202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е заложена точка „Отчети за дейността и основните проблеми на кметовете и  кметските наместници  по населените места  за  периода 01.05.2024 г. –</w:t>
      </w:r>
      <w:r w:rsidR="0012759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bookmarkStart w:id="0" w:name="_GoBack"/>
      <w:bookmarkEnd w:id="0"/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01.04.2025 г.“ с </w:t>
      </w:r>
      <w:r w:rsidRPr="00CD2F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>вносители кметовете на кметства и кметските наместници.</w:t>
      </w:r>
    </w:p>
    <w:p w:rsidR="000A1403" w:rsidRPr="00CD2FA7" w:rsidRDefault="000A1403" w:rsidP="000A140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Представям Ви  Отчет за </w:t>
      </w:r>
      <w:r w:rsidRPr="00CD2FA7">
        <w:rPr>
          <w:rFonts w:ascii="Times New Roman" w:eastAsia="Times New Roman" w:hAnsi="Times New Roman" w:cs="Times New Roman"/>
          <w:sz w:val="24"/>
          <w:szCs w:val="24"/>
        </w:rPr>
        <w:t xml:space="preserve"> дейността и основните проблеми на кметство </w:t>
      </w:r>
      <w:r>
        <w:rPr>
          <w:rFonts w:ascii="Times New Roman" w:eastAsia="Times New Roman" w:hAnsi="Times New Roman" w:cs="Times New Roman"/>
          <w:sz w:val="24"/>
          <w:szCs w:val="24"/>
        </w:rPr>
        <w:t>Паничерево</w:t>
      </w:r>
      <w:r w:rsidRPr="00CD2FA7">
        <w:rPr>
          <w:rFonts w:ascii="Times New Roman" w:eastAsia="Times New Roman" w:hAnsi="Times New Roman" w:cs="Times New Roman"/>
          <w:sz w:val="24"/>
          <w:szCs w:val="24"/>
        </w:rPr>
        <w:t>, Община Гурково за периода 01.0</w:t>
      </w:r>
      <w:r w:rsidRPr="00CD2FA7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Pr="00CD2FA7">
        <w:rPr>
          <w:rFonts w:ascii="Times New Roman" w:eastAsia="Times New Roman" w:hAnsi="Times New Roman" w:cs="Times New Roman"/>
          <w:sz w:val="24"/>
          <w:szCs w:val="24"/>
        </w:rPr>
        <w:t>.2024 г. – 01.0</w:t>
      </w:r>
      <w:r w:rsidRPr="00CD2FA7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Pr="00CD2FA7">
        <w:rPr>
          <w:rFonts w:ascii="Times New Roman" w:eastAsia="Times New Roman" w:hAnsi="Times New Roman" w:cs="Times New Roman"/>
          <w:sz w:val="24"/>
          <w:szCs w:val="24"/>
        </w:rPr>
        <w:t xml:space="preserve">.2025 г.  </w:t>
      </w:r>
    </w:p>
    <w:p w:rsidR="000A1403" w:rsidRPr="00CD2FA7" w:rsidRDefault="000A1403" w:rsidP="000A140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0A1403" w:rsidRPr="00CD2FA7" w:rsidRDefault="000A1403" w:rsidP="000A14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основание чл.21, ал.1, т. 19 и т.24 от </w:t>
      </w:r>
      <w:r w:rsidRPr="00CD2F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Закона за </w:t>
      </w:r>
      <w:proofErr w:type="spellStart"/>
      <w:r w:rsidRPr="00CD2FA7">
        <w:rPr>
          <w:rFonts w:ascii="Times New Roman" w:eastAsia="Times New Roman" w:hAnsi="Times New Roman" w:cs="Times New Roman"/>
          <w:sz w:val="24"/>
          <w:szCs w:val="24"/>
          <w:lang w:val="ru-RU"/>
        </w:rPr>
        <w:t>местното</w:t>
      </w:r>
      <w:proofErr w:type="spellEnd"/>
      <w:r w:rsidRPr="00CD2F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самоуправление и </w:t>
      </w:r>
      <w:proofErr w:type="spellStart"/>
      <w:r w:rsidRPr="00CD2FA7">
        <w:rPr>
          <w:rFonts w:ascii="Times New Roman" w:eastAsia="Times New Roman" w:hAnsi="Times New Roman" w:cs="Times New Roman"/>
          <w:sz w:val="24"/>
          <w:szCs w:val="24"/>
          <w:lang w:val="ru-RU"/>
        </w:rPr>
        <w:t>местната</w:t>
      </w:r>
      <w:proofErr w:type="spellEnd"/>
      <w:r w:rsidRPr="00CD2FA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администрация</w:t>
      </w:r>
      <w:r w:rsidRPr="00CD2FA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D2FA7">
        <w:rPr>
          <w:rFonts w:ascii="Times New Roman" w:eastAsia="Times New Roman" w:hAnsi="Times New Roman" w:cs="Times New Roman"/>
          <w:sz w:val="24"/>
          <w:szCs w:val="24"/>
        </w:rPr>
        <w:t>и в предвид гореизложеното</w:t>
      </w:r>
      <w:r w:rsidRPr="00CD2FA7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CD2FA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предлагам Общински съвет –  Гурково да вземе следното</w:t>
      </w:r>
    </w:p>
    <w:p w:rsidR="000A1403" w:rsidRPr="00CD2FA7" w:rsidRDefault="000A1403" w:rsidP="000A14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A1403" w:rsidRPr="00CD2FA7" w:rsidRDefault="000A1403" w:rsidP="000A14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D2FA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Р   Е    Ш   Е    Н    И   Е:</w:t>
      </w:r>
    </w:p>
    <w:p w:rsidR="000A1403" w:rsidRPr="00CD2FA7" w:rsidRDefault="000A1403" w:rsidP="000A14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A1403" w:rsidRPr="00CD2FA7" w:rsidRDefault="000A1403" w:rsidP="000A14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FA7">
        <w:rPr>
          <w:rFonts w:ascii="Times New Roman" w:eastAsia="Times New Roman" w:hAnsi="Times New Roman" w:cs="Times New Roman"/>
          <w:sz w:val="24"/>
          <w:szCs w:val="24"/>
        </w:rPr>
        <w:t xml:space="preserve">Приема Отчета за дейността и основните проблеми на кметство </w:t>
      </w:r>
      <w:r>
        <w:rPr>
          <w:rFonts w:ascii="Times New Roman" w:eastAsia="Times New Roman" w:hAnsi="Times New Roman" w:cs="Times New Roman"/>
          <w:sz w:val="24"/>
          <w:szCs w:val="24"/>
        </w:rPr>
        <w:t>Паничерево</w:t>
      </w:r>
      <w:r w:rsidRPr="00CD2FA7">
        <w:rPr>
          <w:rFonts w:ascii="Times New Roman" w:eastAsia="Times New Roman" w:hAnsi="Times New Roman" w:cs="Times New Roman"/>
          <w:sz w:val="24"/>
          <w:szCs w:val="24"/>
        </w:rPr>
        <w:t>, Община Гурково за периода 01.0</w:t>
      </w:r>
      <w:r w:rsidRPr="00CD2FA7">
        <w:rPr>
          <w:rFonts w:ascii="Times New Roman" w:eastAsia="Times New Roman" w:hAnsi="Times New Roman" w:cs="Times New Roman"/>
          <w:sz w:val="24"/>
          <w:szCs w:val="24"/>
          <w:lang w:val="en-US"/>
        </w:rPr>
        <w:t>5</w:t>
      </w:r>
      <w:r w:rsidRPr="00CD2FA7">
        <w:rPr>
          <w:rFonts w:ascii="Times New Roman" w:eastAsia="Times New Roman" w:hAnsi="Times New Roman" w:cs="Times New Roman"/>
          <w:sz w:val="24"/>
          <w:szCs w:val="24"/>
        </w:rPr>
        <w:t>.2024 г. – 01.0</w:t>
      </w:r>
      <w:r w:rsidRPr="00CD2FA7">
        <w:rPr>
          <w:rFonts w:ascii="Times New Roman" w:eastAsia="Times New Roman" w:hAnsi="Times New Roman" w:cs="Times New Roman"/>
          <w:sz w:val="24"/>
          <w:szCs w:val="24"/>
          <w:lang w:val="en-US"/>
        </w:rPr>
        <w:t>4</w:t>
      </w:r>
      <w:r w:rsidRPr="00CD2FA7">
        <w:rPr>
          <w:rFonts w:ascii="Times New Roman" w:eastAsia="Times New Roman" w:hAnsi="Times New Roman" w:cs="Times New Roman"/>
          <w:sz w:val="24"/>
          <w:szCs w:val="24"/>
        </w:rPr>
        <w:t xml:space="preserve">.2025 г.  </w:t>
      </w:r>
    </w:p>
    <w:p w:rsidR="00DF6F17" w:rsidRDefault="00DF6F17" w:rsidP="008022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0A1403" w:rsidRPr="00F61DBA" w:rsidRDefault="000A1403" w:rsidP="008022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802290" w:rsidRPr="000A1403" w:rsidRDefault="00802290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A14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ВНОСИТЕЛ:</w:t>
      </w:r>
    </w:p>
    <w:p w:rsidR="000A1403" w:rsidRPr="000A1403" w:rsidRDefault="000A1403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50E60" w:rsidRPr="000A1403" w:rsidRDefault="00D95D6D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A14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АТАНАС ГРАМАТИКОВ</w:t>
      </w:r>
    </w:p>
    <w:p w:rsidR="00802290" w:rsidRPr="000A1403" w:rsidRDefault="00150E60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A14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КМЕТ НА КМЕТСТВО </w:t>
      </w:r>
      <w:r w:rsidR="00D95D6D" w:rsidRPr="000A140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ПАНИЧЕРЕВО</w:t>
      </w:r>
    </w:p>
    <w:p w:rsidR="00802290" w:rsidRDefault="00802290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0A1403" w:rsidRDefault="000A1403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0A1403" w:rsidRPr="00DF3821" w:rsidRDefault="000A1403" w:rsidP="000A14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F3821">
        <w:rPr>
          <w:rFonts w:ascii="Times New Roman" w:hAnsi="Times New Roman"/>
          <w:sz w:val="24"/>
          <w:szCs w:val="24"/>
        </w:rPr>
        <w:t xml:space="preserve">Съгласувал: </w:t>
      </w:r>
    </w:p>
    <w:p w:rsidR="000A1403" w:rsidRPr="00DF3821" w:rsidRDefault="000A1403" w:rsidP="000A140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DF3821">
        <w:rPr>
          <w:rFonts w:ascii="Times New Roman" w:hAnsi="Times New Roman"/>
          <w:sz w:val="24"/>
          <w:szCs w:val="24"/>
        </w:rPr>
        <w:t>Адв</w:t>
      </w:r>
      <w:proofErr w:type="spellEnd"/>
      <w:r w:rsidRPr="00DF3821">
        <w:rPr>
          <w:rFonts w:ascii="Times New Roman" w:hAnsi="Times New Roman"/>
          <w:sz w:val="24"/>
          <w:szCs w:val="24"/>
        </w:rPr>
        <w:t xml:space="preserve">. Таня Димитрова – юрист на Община Гурково </w:t>
      </w:r>
    </w:p>
    <w:p w:rsidR="000A1403" w:rsidRPr="00F61DBA" w:rsidRDefault="000A1403" w:rsidP="008022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802290" w:rsidRPr="000A1403" w:rsidRDefault="00D95D6D" w:rsidP="00802290">
      <w:pPr>
        <w:spacing w:after="0" w:line="240" w:lineRule="auto"/>
        <w:rPr>
          <w:sz w:val="20"/>
        </w:rPr>
      </w:pPr>
      <w:r w:rsidRPr="000A1403">
        <w:rPr>
          <w:rFonts w:ascii="Times New Roman" w:eastAsia="Times New Roman" w:hAnsi="Times New Roman" w:cs="Times New Roman"/>
          <w:szCs w:val="28"/>
          <w:lang w:eastAsia="bg-BG"/>
        </w:rPr>
        <w:t>АГ</w:t>
      </w:r>
      <w:r w:rsidR="00802290" w:rsidRPr="000A1403">
        <w:rPr>
          <w:rFonts w:ascii="Times New Roman" w:eastAsia="Times New Roman" w:hAnsi="Times New Roman" w:cs="Times New Roman"/>
          <w:szCs w:val="28"/>
          <w:lang w:eastAsia="bg-BG"/>
        </w:rPr>
        <w:t xml:space="preserve"> </w:t>
      </w:r>
    </w:p>
    <w:p w:rsidR="00E02F73" w:rsidRDefault="00E02F73"/>
    <w:sectPr w:rsidR="00E02F73" w:rsidSect="00480D3D">
      <w:pgSz w:w="11906" w:h="16838"/>
      <w:pgMar w:top="1079" w:right="991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F56"/>
    <w:rsid w:val="000A1403"/>
    <w:rsid w:val="000B659E"/>
    <w:rsid w:val="0012759B"/>
    <w:rsid w:val="00150E60"/>
    <w:rsid w:val="003F5181"/>
    <w:rsid w:val="00480D3D"/>
    <w:rsid w:val="004D13C7"/>
    <w:rsid w:val="00662566"/>
    <w:rsid w:val="00802290"/>
    <w:rsid w:val="0082175B"/>
    <w:rsid w:val="009F5253"/>
    <w:rsid w:val="00A21D1A"/>
    <w:rsid w:val="00CB053C"/>
    <w:rsid w:val="00D95D6D"/>
    <w:rsid w:val="00DF6F17"/>
    <w:rsid w:val="00E02F73"/>
    <w:rsid w:val="00FF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BD2BE-324E-4F10-B84C-3A35FD23C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17</cp:revision>
  <cp:lastPrinted>2022-05-09T07:31:00Z</cp:lastPrinted>
  <dcterms:created xsi:type="dcterms:W3CDTF">2020-05-08T14:34:00Z</dcterms:created>
  <dcterms:modified xsi:type="dcterms:W3CDTF">2025-04-03T09:29:00Z</dcterms:modified>
</cp:coreProperties>
</file>